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83" w:rsidRPr="0026540C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6540C">
        <w:rPr>
          <w:rFonts w:ascii="Times New Roman" w:hAnsi="Times New Roman" w:cs="Times New Roman"/>
          <w:sz w:val="28"/>
          <w:szCs w:val="28"/>
        </w:rPr>
        <w:t>Приложени</w:t>
      </w:r>
      <w:r w:rsidR="00937533" w:rsidRPr="0026540C">
        <w:rPr>
          <w:rFonts w:ascii="Times New Roman" w:hAnsi="Times New Roman" w:cs="Times New Roman"/>
          <w:sz w:val="28"/>
          <w:szCs w:val="28"/>
        </w:rPr>
        <w:t>е № 2</w:t>
      </w:r>
    </w:p>
    <w:p w:rsidR="00CA084F" w:rsidRDefault="0026540C" w:rsidP="00937533">
      <w:pPr>
        <w:pStyle w:val="ConsPlusNormal"/>
        <w:ind w:left="8789"/>
        <w:jc w:val="both"/>
        <w:rPr>
          <w:ins w:id="1" w:author="Кузьмина" w:date="2019-03-25T16:39:00Z"/>
          <w:rFonts w:ascii="Times New Roman" w:hAnsi="Times New Roman" w:cs="Times New Roman"/>
          <w:sz w:val="28"/>
          <w:szCs w:val="28"/>
        </w:rPr>
      </w:pPr>
      <w:r w:rsidRPr="0026540C">
        <w:rPr>
          <w:rFonts w:ascii="Times New Roman" w:hAnsi="Times New Roman" w:cs="Times New Roman"/>
          <w:sz w:val="28"/>
          <w:szCs w:val="28"/>
        </w:rPr>
        <w:t xml:space="preserve">к решению Совета народных депутатов </w:t>
      </w:r>
      <w:r w:rsidR="003B2088">
        <w:rPr>
          <w:rFonts w:ascii="Times New Roman" w:hAnsi="Times New Roman" w:cs="Times New Roman"/>
          <w:sz w:val="28"/>
          <w:szCs w:val="28"/>
        </w:rPr>
        <w:t>Хохольского городского</w:t>
      </w:r>
      <w:r w:rsidR="0051330C" w:rsidRPr="0051330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57383" w:rsidRPr="0026540C" w:rsidRDefault="0026540C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26540C">
        <w:rPr>
          <w:rFonts w:ascii="Times New Roman" w:hAnsi="Times New Roman" w:cs="Times New Roman"/>
          <w:sz w:val="28"/>
          <w:szCs w:val="28"/>
        </w:rPr>
        <w:t>от</w:t>
      </w:r>
      <w:r w:rsidR="003B2088">
        <w:rPr>
          <w:rFonts w:ascii="Times New Roman" w:hAnsi="Times New Roman" w:cs="Times New Roman"/>
          <w:sz w:val="28"/>
          <w:szCs w:val="28"/>
        </w:rPr>
        <w:t xml:space="preserve"> 16.04.2019г. №17</w:t>
      </w:r>
    </w:p>
    <w:p w:rsidR="004551D8" w:rsidRPr="0026540C" w:rsidRDefault="004551D8" w:rsidP="008B6BB7">
      <w:pPr>
        <w:pStyle w:val="ConsPlusNormal"/>
        <w:ind w:left="8789"/>
        <w:jc w:val="both"/>
        <w:rPr>
          <w:rFonts w:ascii="Times New Roman" w:hAnsi="Times New Roman" w:cs="Times New Roman"/>
        </w:rPr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26540C">
        <w:rPr>
          <w:rFonts w:ascii="Times New Roman" w:hAnsi="Times New Roman" w:cs="Times New Roman"/>
          <w:sz w:val="28"/>
        </w:rPr>
        <w:t xml:space="preserve">МУНИЦИПАЛЬНОГО </w:t>
      </w:r>
      <w:r w:rsidR="00543912" w:rsidRPr="00B33CB7">
        <w:rPr>
          <w:rFonts w:ascii="Times New Roman" w:hAnsi="Times New Roman" w:cs="Times New Roman"/>
          <w:sz w:val="28"/>
        </w:rPr>
        <w:t>ИМУЩЕСТВА</w:t>
      </w:r>
      <w:r w:rsidR="0051330C">
        <w:rPr>
          <w:rFonts w:ascii="Times New Roman" w:hAnsi="Times New Roman" w:cs="Times New Roman"/>
          <w:sz w:val="28"/>
        </w:rPr>
        <w:t xml:space="preserve"> </w:t>
      </w:r>
      <w:r w:rsidR="003B2088">
        <w:rPr>
          <w:rFonts w:ascii="Times New Roman" w:hAnsi="Times New Roman" w:cs="Times New Roman"/>
          <w:sz w:val="28"/>
        </w:rPr>
        <w:t>ХОХОЛЬСКОГО ГОРОДСКОГО</w:t>
      </w:r>
      <w:r w:rsidR="0051330C">
        <w:rPr>
          <w:rFonts w:ascii="Times New Roman" w:hAnsi="Times New Roman" w:cs="Times New Roman"/>
          <w:sz w:val="28"/>
        </w:rPr>
        <w:t xml:space="preserve"> ПОСЕЛЕНИЯ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26540C">
        <w:rPr>
          <w:rFonts w:ascii="Times New Roman" w:hAnsi="Times New Roman" w:cs="Times New Roman"/>
          <w:sz w:val="28"/>
        </w:rPr>
        <w:t>ХОХОЛЬСКОГО МУНИЦИПАЛЬНОГО РАЙОНА ВОРОНЕЖСКОЙ ОБЛАСТИ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543912" w:rsidRDefault="0054391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D806EE" w:rsidRPr="00B33CB7" w:rsidRDefault="00D806EE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CA08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</w:t>
            </w:r>
            <w:r w:rsidR="00CA084F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D627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283" w:type="dxa"/>
        <w:tblLayout w:type="fixed"/>
        <w:tblLook w:val="04A0"/>
      </w:tblPr>
      <w:tblGrid>
        <w:gridCol w:w="988"/>
        <w:gridCol w:w="2126"/>
        <w:gridCol w:w="2126"/>
        <w:gridCol w:w="2523"/>
        <w:gridCol w:w="2198"/>
        <w:gridCol w:w="1771"/>
        <w:gridCol w:w="2551"/>
      </w:tblGrid>
      <w:tr w:rsidR="00F96E0E" w:rsidRPr="008468DB" w:rsidTr="00D62757">
        <w:trPr>
          <w:trHeight w:val="276"/>
        </w:trPr>
        <w:tc>
          <w:tcPr>
            <w:tcW w:w="7763" w:type="dxa"/>
            <w:gridSpan w:val="4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520" w:type="dxa"/>
            <w:gridSpan w:val="3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D62757" w:rsidRPr="008468DB" w:rsidTr="00D62757">
        <w:trPr>
          <w:trHeight w:val="276"/>
        </w:trPr>
        <w:tc>
          <w:tcPr>
            <w:tcW w:w="3114" w:type="dxa"/>
            <w:gridSpan w:val="2"/>
          </w:tcPr>
          <w:p w:rsidR="00D62757" w:rsidRPr="008468DB" w:rsidRDefault="00D62757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D62757" w:rsidRPr="004C5B2E" w:rsidRDefault="00D62757" w:rsidP="00E24F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523" w:type="dxa"/>
            <w:vMerge w:val="restart"/>
          </w:tcPr>
          <w:p w:rsidR="00D62757" w:rsidRPr="004C5B2E" w:rsidRDefault="00D62757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520" w:type="dxa"/>
            <w:gridSpan w:val="3"/>
            <w:vMerge/>
          </w:tcPr>
          <w:p w:rsidR="00D62757" w:rsidRDefault="00D62757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2757" w:rsidRPr="008468DB" w:rsidTr="00D62757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62757" w:rsidRPr="004C5B2E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3" w:type="dxa"/>
            <w:vMerge/>
          </w:tcPr>
          <w:p w:rsidR="00D62757" w:rsidRPr="004C5B2E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62757" w:rsidRPr="008468DB" w:rsidRDefault="00D62757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</w:tr>
      <w:tr w:rsidR="00D62757" w:rsidRPr="008468DB" w:rsidTr="00D62757">
        <w:tc>
          <w:tcPr>
            <w:tcW w:w="988" w:type="dxa"/>
          </w:tcPr>
          <w:p w:rsidR="00D62757" w:rsidRPr="008468DB" w:rsidRDefault="00D62757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62757" w:rsidRPr="008468DB" w:rsidRDefault="00D62757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62757" w:rsidRDefault="00D62757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523" w:type="dxa"/>
          </w:tcPr>
          <w:p w:rsidR="00D62757" w:rsidRPr="004C5B2E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98" w:type="dxa"/>
          </w:tcPr>
          <w:p w:rsidR="00D62757" w:rsidRPr="008468DB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771" w:type="dxa"/>
          </w:tcPr>
          <w:p w:rsidR="00D62757" w:rsidRPr="008468DB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551" w:type="dxa"/>
          </w:tcPr>
          <w:p w:rsidR="00D62757" w:rsidRPr="008468DB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4312" w:type="dxa"/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="002A52DB">
              <w:rPr>
                <w:rFonts w:ascii="Times New Roman" w:hAnsi="Times New Roman" w:cs="Times New Roman"/>
                <w:sz w:val="24"/>
              </w:rPr>
              <w:t>&lt;9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</w:t>
            </w:r>
            <w:r w:rsidR="002A52DB">
              <w:rPr>
                <w:rFonts w:ascii="Times New Roman" w:hAnsi="Times New Roman" w:cs="Times New Roman"/>
                <w:sz w:val="24"/>
              </w:rPr>
              <w:t>0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</w:t>
            </w:r>
            <w:r w:rsidR="002A52DB">
              <w:rPr>
                <w:rFonts w:ascii="Times New Roman" w:hAnsi="Times New Roman" w:cs="Times New Roman"/>
                <w:sz w:val="24"/>
              </w:rPr>
              <w:t>1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2A52DB">
              <w:rPr>
                <w:rFonts w:ascii="Times New Roman" w:hAnsi="Times New Roman" w:cs="Times New Roman"/>
                <w:sz w:val="24"/>
              </w:rPr>
              <w:t>2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2A52DB">
              <w:rPr>
                <w:rFonts w:ascii="Times New Roman" w:hAnsi="Times New Roman" w:cs="Times New Roman"/>
                <w:sz w:val="24"/>
              </w:rPr>
              <w:t>3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 w:rsidR="002A52DB">
              <w:rPr>
                <w:rFonts w:ascii="Times New Roman" w:hAnsi="Times New Roman" w:cs="Times New Roman"/>
                <w:sz w:val="24"/>
              </w:rPr>
              <w:t>8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A52D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A52D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724" w:type="dxa"/>
          </w:tcPr>
          <w:p w:rsidR="00937533" w:rsidRPr="00D8461E" w:rsidRDefault="00937533" w:rsidP="002A52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A52D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341" w:type="dxa"/>
          </w:tcPr>
          <w:p w:rsidR="00937533" w:rsidRPr="00D8461E" w:rsidRDefault="002A52DB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98" w:type="dxa"/>
          </w:tcPr>
          <w:p w:rsidR="00937533" w:rsidRPr="00D8461E" w:rsidRDefault="002A52DB" w:rsidP="002A52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973" w:type="dxa"/>
          </w:tcPr>
          <w:p w:rsidR="00937533" w:rsidRPr="00D8461E" w:rsidRDefault="002A52DB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675" w:type="dxa"/>
          </w:tcPr>
          <w:p w:rsidR="00937533" w:rsidRPr="00D8461E" w:rsidRDefault="00937533" w:rsidP="002A52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2A52D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CA084F">
          <w:headerReference w:type="first" r:id="rId7"/>
          <w:pgSz w:w="16838" w:h="11905" w:orient="landscape"/>
          <w:pgMar w:top="1701" w:right="1134" w:bottom="850" w:left="1134" w:header="0" w:footer="0" w:gutter="0"/>
          <w:pgNumType w:start="0"/>
          <w:cols w:space="720"/>
          <w:docGrid w:linePitch="299"/>
        </w:sectPr>
      </w:pPr>
    </w:p>
    <w:p w:rsidR="00543912" w:rsidRDefault="00543912">
      <w:pPr>
        <w:pStyle w:val="ConsPlusNormal"/>
        <w:jc w:val="both"/>
      </w:pPr>
    </w:p>
    <w:p w:rsidR="00543912" w:rsidRDefault="00543912">
      <w:pPr>
        <w:pStyle w:val="ConsPlusNormal"/>
        <w:ind w:firstLine="540"/>
        <w:jc w:val="both"/>
      </w:pPr>
      <w:r>
        <w:t>--------------------------------</w:t>
      </w:r>
    </w:p>
    <w:p w:rsidR="00937533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2" w:name="P204"/>
      <w:bookmarkEnd w:id="2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3" w:name="P205"/>
      <w:bookmarkEnd w:id="3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&lt;2&gt; 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4" w:name="P206"/>
      <w:bookmarkEnd w:id="4"/>
      <w:r w:rsidRPr="008C253F">
        <w:rPr>
          <w:rFonts w:ascii="Times New Roman" w:hAnsi="Times New Roman" w:cs="Times New Roman"/>
          <w:sz w:val="28"/>
        </w:rPr>
        <w:t xml:space="preserve">&lt;3&gt; 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муниципального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муниципального имущества или технической документации.</w:t>
      </w:r>
    </w:p>
    <w:p w:rsidR="004D0C8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5" w:name="P207"/>
      <w:bookmarkEnd w:id="5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&lt;5&gt; 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700D4F" w:rsidRDefault="001F6A67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&lt;6&gt;</w:t>
      </w:r>
      <w:r w:rsidR="00E4050F">
        <w:rPr>
          <w:rFonts w:ascii="Times New Roman" w:hAnsi="Times New Roman" w:cs="Times New Roman"/>
          <w:sz w:val="28"/>
        </w:rPr>
        <w:t xml:space="preserve">, </w:t>
      </w:r>
      <w:r w:rsidR="00977958" w:rsidRPr="008C253F">
        <w:rPr>
          <w:rFonts w:ascii="Times New Roman" w:hAnsi="Times New Roman" w:cs="Times New Roman"/>
          <w:sz w:val="28"/>
        </w:rPr>
        <w:t xml:space="preserve">&lt;7&gt; 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080A32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&lt;8</w:t>
      </w:r>
      <w:r w:rsidR="00374CC3" w:rsidRPr="008C253F">
        <w:rPr>
          <w:rFonts w:ascii="Times New Roman" w:hAnsi="Times New Roman" w:cs="Times New Roman"/>
          <w:sz w:val="28"/>
        </w:rPr>
        <w:t>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&lt;9</w:t>
      </w:r>
      <w:r w:rsidR="00374CC3" w:rsidRPr="008C253F">
        <w:rPr>
          <w:rFonts w:ascii="Times New Roman" w:hAnsi="Times New Roman" w:cs="Times New Roman"/>
          <w:sz w:val="28"/>
        </w:rPr>
        <w:t xml:space="preserve">&gt; 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&lt;10</w:t>
      </w:r>
      <w:r w:rsidR="00374CC3" w:rsidRPr="008C253F">
        <w:rPr>
          <w:rFonts w:ascii="Times New Roman" w:hAnsi="Times New Roman" w:cs="Times New Roman"/>
          <w:sz w:val="28"/>
        </w:rPr>
        <w:t xml:space="preserve">&gt; 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</w:t>
      </w:r>
      <w:r w:rsidR="00802CC7" w:rsidRPr="008C253F">
        <w:rPr>
          <w:rFonts w:ascii="Times New Roman" w:hAnsi="Times New Roman" w:cs="Times New Roman"/>
          <w:sz w:val="28"/>
        </w:rPr>
        <w:lastRenderedPageBreak/>
        <w:t xml:space="preserve">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&lt;11</w:t>
      </w:r>
      <w:r w:rsidR="00E23215" w:rsidRPr="008C253F">
        <w:rPr>
          <w:rFonts w:ascii="Times New Roman" w:hAnsi="Times New Roman" w:cs="Times New Roman"/>
          <w:sz w:val="28"/>
        </w:rPr>
        <w:t xml:space="preserve">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муниципального унитарного предприятия, муниципального учреждения.</w:t>
      </w:r>
    </w:p>
    <w:p w:rsidR="00174753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&lt;12</w:t>
      </w:r>
      <w:r w:rsidR="00E23215" w:rsidRPr="008C253F">
        <w:rPr>
          <w:rFonts w:ascii="Times New Roman" w:hAnsi="Times New Roman" w:cs="Times New Roman"/>
          <w:sz w:val="28"/>
        </w:rPr>
        <w:t>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&lt;13</w:t>
      </w:r>
      <w:r w:rsidR="00174753" w:rsidRPr="008C253F">
        <w:rPr>
          <w:rFonts w:ascii="Times New Roman" w:hAnsi="Times New Roman" w:cs="Times New Roman"/>
          <w:sz w:val="28"/>
        </w:rPr>
        <w:t xml:space="preserve">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3F6402"/>
    <w:sectPr w:rsidR="00C5582C" w:rsidSect="00D71D59">
      <w:pgSz w:w="11905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402" w:rsidRDefault="003F6402" w:rsidP="004D0C82">
      <w:pPr>
        <w:spacing w:after="0" w:line="240" w:lineRule="auto"/>
      </w:pPr>
      <w:r>
        <w:separator/>
      </w:r>
    </w:p>
  </w:endnote>
  <w:endnote w:type="continuationSeparator" w:id="0">
    <w:p w:rsidR="003F6402" w:rsidRDefault="003F6402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402" w:rsidRDefault="003F6402" w:rsidP="004D0C82">
      <w:pPr>
        <w:spacing w:after="0" w:line="240" w:lineRule="auto"/>
      </w:pPr>
      <w:r>
        <w:separator/>
      </w:r>
    </w:p>
  </w:footnote>
  <w:footnote w:type="continuationSeparator" w:id="0">
    <w:p w:rsidR="003F6402" w:rsidRDefault="003F6402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0785"/>
      <w:docPartObj>
        <w:docPartGallery w:val="Page Numbers (Top of Page)"/>
        <w:docPartUnique/>
      </w:docPartObj>
    </w:sdtPr>
    <w:sdtContent>
      <w:p w:rsidR="004D1552" w:rsidRDefault="00883F5A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43912"/>
    <w:rsid w:val="0002092E"/>
    <w:rsid w:val="00053F6C"/>
    <w:rsid w:val="00060C82"/>
    <w:rsid w:val="00080A32"/>
    <w:rsid w:val="00080E69"/>
    <w:rsid w:val="00092BCB"/>
    <w:rsid w:val="000A042C"/>
    <w:rsid w:val="000A366D"/>
    <w:rsid w:val="000B31E6"/>
    <w:rsid w:val="000B4126"/>
    <w:rsid w:val="00174753"/>
    <w:rsid w:val="00177288"/>
    <w:rsid w:val="001B57D3"/>
    <w:rsid w:val="001F6A67"/>
    <w:rsid w:val="0026540C"/>
    <w:rsid w:val="002A52DB"/>
    <w:rsid w:val="002A5EAF"/>
    <w:rsid w:val="00366F78"/>
    <w:rsid w:val="00374CC3"/>
    <w:rsid w:val="00377085"/>
    <w:rsid w:val="00394420"/>
    <w:rsid w:val="003B2088"/>
    <w:rsid w:val="003C0421"/>
    <w:rsid w:val="003E56DE"/>
    <w:rsid w:val="003F6402"/>
    <w:rsid w:val="003F6CDD"/>
    <w:rsid w:val="00406913"/>
    <w:rsid w:val="00406A0A"/>
    <w:rsid w:val="004551D8"/>
    <w:rsid w:val="00460FEF"/>
    <w:rsid w:val="004B0155"/>
    <w:rsid w:val="004C3D72"/>
    <w:rsid w:val="004C5B2E"/>
    <w:rsid w:val="004D0C82"/>
    <w:rsid w:val="004D1552"/>
    <w:rsid w:val="004D6260"/>
    <w:rsid w:val="0051330C"/>
    <w:rsid w:val="0051592E"/>
    <w:rsid w:val="0052135E"/>
    <w:rsid w:val="00543912"/>
    <w:rsid w:val="006368F5"/>
    <w:rsid w:val="006A774F"/>
    <w:rsid w:val="006B781B"/>
    <w:rsid w:val="00700D4F"/>
    <w:rsid w:val="007105A4"/>
    <w:rsid w:val="007113C8"/>
    <w:rsid w:val="00796367"/>
    <w:rsid w:val="007E1B1D"/>
    <w:rsid w:val="007F3B6E"/>
    <w:rsid w:val="007F59CD"/>
    <w:rsid w:val="00800010"/>
    <w:rsid w:val="00802CC7"/>
    <w:rsid w:val="00845A33"/>
    <w:rsid w:val="008468DB"/>
    <w:rsid w:val="0087183E"/>
    <w:rsid w:val="00872D23"/>
    <w:rsid w:val="00883F5A"/>
    <w:rsid w:val="008868CA"/>
    <w:rsid w:val="00890923"/>
    <w:rsid w:val="008B6BB7"/>
    <w:rsid w:val="008C253F"/>
    <w:rsid w:val="00901864"/>
    <w:rsid w:val="00937533"/>
    <w:rsid w:val="00977958"/>
    <w:rsid w:val="00983873"/>
    <w:rsid w:val="009958D3"/>
    <w:rsid w:val="009A0DD8"/>
    <w:rsid w:val="009B130D"/>
    <w:rsid w:val="00A01B67"/>
    <w:rsid w:val="00A5006D"/>
    <w:rsid w:val="00AC3FCB"/>
    <w:rsid w:val="00AF4FD0"/>
    <w:rsid w:val="00B232DB"/>
    <w:rsid w:val="00B33CB7"/>
    <w:rsid w:val="00B92A99"/>
    <w:rsid w:val="00BE611E"/>
    <w:rsid w:val="00BE6C7C"/>
    <w:rsid w:val="00C2778A"/>
    <w:rsid w:val="00C50C46"/>
    <w:rsid w:val="00C70C5D"/>
    <w:rsid w:val="00C91899"/>
    <w:rsid w:val="00CA084F"/>
    <w:rsid w:val="00CB32A1"/>
    <w:rsid w:val="00CC1229"/>
    <w:rsid w:val="00CE5E98"/>
    <w:rsid w:val="00D32971"/>
    <w:rsid w:val="00D362B2"/>
    <w:rsid w:val="00D62757"/>
    <w:rsid w:val="00D62F1A"/>
    <w:rsid w:val="00D806EE"/>
    <w:rsid w:val="00D83CAB"/>
    <w:rsid w:val="00D8461E"/>
    <w:rsid w:val="00DA6E2E"/>
    <w:rsid w:val="00DB4DBD"/>
    <w:rsid w:val="00DB7EB9"/>
    <w:rsid w:val="00E23215"/>
    <w:rsid w:val="00E4050F"/>
    <w:rsid w:val="00E57383"/>
    <w:rsid w:val="00EC2A4D"/>
    <w:rsid w:val="00EE2938"/>
    <w:rsid w:val="00F42C99"/>
    <w:rsid w:val="00F74FE5"/>
    <w:rsid w:val="00F96E0E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3D5BB-E49E-4BBC-A4E6-318A8A75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adm</cp:lastModifiedBy>
  <cp:revision>4</cp:revision>
  <cp:lastPrinted>2018-11-29T17:35:00Z</cp:lastPrinted>
  <dcterms:created xsi:type="dcterms:W3CDTF">2019-04-08T05:41:00Z</dcterms:created>
  <dcterms:modified xsi:type="dcterms:W3CDTF">2019-04-17T06:13:00Z</dcterms:modified>
</cp:coreProperties>
</file>